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2247D0E"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5949B8">
        <w:rPr>
          <w:rStyle w:val="Strong"/>
          <w:b/>
          <w:bCs w:val="0"/>
          <w:sz w:val="24"/>
          <w:szCs w:val="24"/>
        </w:rPr>
        <w:t>RFQ-</w:t>
      </w:r>
      <w:r w:rsidR="0098535C">
        <w:rPr>
          <w:rStyle w:val="Strong"/>
          <w:b/>
          <w:bCs w:val="0"/>
          <w:sz w:val="24"/>
          <w:szCs w:val="24"/>
        </w:rPr>
        <w:t>21-G00</w:t>
      </w:r>
      <w:r w:rsidR="00D11E20">
        <w:rPr>
          <w:rStyle w:val="Strong"/>
          <w:b/>
          <w:bCs w:val="0"/>
          <w:sz w:val="24"/>
          <w:szCs w:val="24"/>
        </w:rPr>
        <w:t>4</w:t>
      </w:r>
      <w:r w:rsidR="0098535C">
        <w:rPr>
          <w:rStyle w:val="Strong"/>
          <w:b/>
          <w:bCs w:val="0"/>
          <w:sz w:val="24"/>
          <w:szCs w:val="24"/>
        </w:rPr>
        <w:t>-23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90E52" w:rsidRDefault="00DE3F38"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 xml:space="preserve">Firm/consortium’s experience and reputation </w:t>
            </w:r>
            <w:r w:rsidR="00B52A14" w:rsidRPr="00890E52">
              <w:rPr>
                <w:rFonts w:asciiTheme="minorHAnsi" w:hAnsiTheme="minorHAnsi"/>
                <w:sz w:val="22"/>
                <w:szCs w:val="22"/>
                <w:lang w:eastAsia="en-US"/>
              </w:rPr>
              <w:t>with</w:t>
            </w:r>
            <w:r w:rsidRPr="00890E52">
              <w:rPr>
                <w:rFonts w:asciiTheme="minorHAnsi" w:hAnsiTheme="minorHAnsi"/>
                <w:sz w:val="22"/>
                <w:szCs w:val="22"/>
                <w:lang w:eastAsia="en-US"/>
              </w:rPr>
              <w:t xml:space="preserve"> similar </w:t>
            </w:r>
            <w:r w:rsidR="00AD3DBB" w:rsidRPr="00890E52">
              <w:rPr>
                <w:rFonts w:asciiTheme="minorHAnsi" w:hAnsiTheme="minorHAnsi"/>
                <w:sz w:val="22"/>
                <w:szCs w:val="22"/>
                <w:lang w:eastAsia="en-US"/>
              </w:rPr>
              <w:t>supply of Goods</w:t>
            </w:r>
          </w:p>
        </w:tc>
        <w:tc>
          <w:tcPr>
            <w:tcW w:w="5367" w:type="dxa"/>
            <w:shd w:val="clear" w:color="auto" w:fill="auto"/>
          </w:tcPr>
          <w:p w14:paraId="367BA456" w14:textId="77777777" w:rsidR="0082657B" w:rsidRPr="00890E52" w:rsidRDefault="0082657B" w:rsidP="005B38E4">
            <w:pPr>
              <w:pStyle w:val="TableContents"/>
              <w:numPr>
                <w:ilvl w:val="0"/>
                <w:numId w:val="3"/>
              </w:numPr>
              <w:rPr>
                <w:rFonts w:asciiTheme="minorHAnsi" w:hAnsiTheme="minorHAnsi"/>
                <w:sz w:val="22"/>
                <w:szCs w:val="22"/>
              </w:rPr>
            </w:pPr>
            <w:r w:rsidRPr="00890E52">
              <w:rPr>
                <w:rFonts w:asciiTheme="minorHAnsi" w:hAnsiTheme="minorHAnsi"/>
                <w:sz w:val="22"/>
                <w:szCs w:val="22"/>
              </w:rPr>
              <w:t>At least 2 References</w:t>
            </w:r>
          </w:p>
          <w:p w14:paraId="66C4E1BA" w14:textId="5180C8C2" w:rsidR="006E17EC" w:rsidRPr="00890E52" w:rsidRDefault="0082657B" w:rsidP="0082657B">
            <w:pPr>
              <w:pStyle w:val="TableContents"/>
              <w:numPr>
                <w:ilvl w:val="1"/>
                <w:numId w:val="3"/>
              </w:numPr>
              <w:rPr>
                <w:rFonts w:asciiTheme="minorHAnsi" w:hAnsiTheme="minorHAnsi"/>
                <w:sz w:val="22"/>
                <w:szCs w:val="22"/>
              </w:rPr>
            </w:pPr>
            <w:r w:rsidRPr="00890E52">
              <w:rPr>
                <w:rFonts w:asciiTheme="minorHAnsi" w:hAnsiTheme="minorHAnsi"/>
                <w:sz w:val="22"/>
                <w:szCs w:val="22"/>
              </w:rPr>
              <w:t xml:space="preserve"> To confirm the company has previously involved in </w:t>
            </w:r>
            <w:r w:rsidR="00D77F23" w:rsidRPr="00890E52">
              <w:rPr>
                <w:rFonts w:asciiTheme="minorHAnsi" w:hAnsiTheme="minorHAnsi"/>
                <w:sz w:val="22"/>
                <w:szCs w:val="22"/>
              </w:rPr>
              <w:t xml:space="preserve">supplying </w:t>
            </w:r>
            <w:r w:rsidRPr="00890E52">
              <w:rPr>
                <w:rFonts w:asciiTheme="minorHAnsi" w:hAnsiTheme="minorHAnsi"/>
                <w:sz w:val="22"/>
                <w:szCs w:val="22"/>
              </w:rPr>
              <w:t>boats, fishing gears, specialise goods or machineries.</w:t>
            </w:r>
          </w:p>
          <w:p w14:paraId="3ADDF29E" w14:textId="195448FD" w:rsidR="00E56234" w:rsidRPr="00890E52" w:rsidRDefault="00E56234" w:rsidP="00D77F23">
            <w:pPr>
              <w:pStyle w:val="TableContents"/>
              <w:ind w:left="1080"/>
              <w:rPr>
                <w:rFonts w:asciiTheme="minorHAnsi" w:hAnsiTheme="minorHAnsi"/>
                <w:sz w:val="22"/>
                <w:szCs w:val="22"/>
              </w:rPr>
            </w:pPr>
          </w:p>
        </w:tc>
        <w:tc>
          <w:tcPr>
            <w:tcW w:w="1360" w:type="dxa"/>
            <w:shd w:val="clear" w:color="auto" w:fill="auto"/>
            <w:vAlign w:val="center"/>
          </w:tcPr>
          <w:p w14:paraId="6FB170A3" w14:textId="53338A5B"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613F68D6" w14:textId="77777777" w:rsidTr="0082657B">
        <w:trPr>
          <w:cantSplit/>
          <w:tblHeader/>
        </w:trPr>
        <w:tc>
          <w:tcPr>
            <w:tcW w:w="2430" w:type="dxa"/>
            <w:shd w:val="clear" w:color="auto" w:fill="FFFFFF" w:themeFill="background1"/>
            <w:vAlign w:val="center"/>
          </w:tcPr>
          <w:p w14:paraId="44102FCB" w14:textId="19DEBEED" w:rsidR="006E17EC" w:rsidRPr="00890E52" w:rsidRDefault="00AD3DBB"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Delivery time</w:t>
            </w:r>
          </w:p>
        </w:tc>
        <w:tc>
          <w:tcPr>
            <w:tcW w:w="5367" w:type="dxa"/>
            <w:shd w:val="clear" w:color="auto" w:fill="FFFFFF" w:themeFill="background1"/>
          </w:tcPr>
          <w:p w14:paraId="03BE1F29" w14:textId="2AFDEEF4" w:rsidR="0082657B" w:rsidRPr="00890E52" w:rsidRDefault="0082657B"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Clear and undated workplan</w:t>
            </w:r>
            <w:r w:rsidR="00EA28A4" w:rsidRPr="00890E52">
              <w:rPr>
                <w:rFonts w:asciiTheme="minorHAnsi" w:hAnsiTheme="minorHAnsi"/>
                <w:sz w:val="22"/>
                <w:szCs w:val="22"/>
              </w:rPr>
              <w:t xml:space="preserve"> </w:t>
            </w:r>
          </w:p>
          <w:p w14:paraId="4BA71FA2" w14:textId="21A0178F" w:rsidR="006E17EC" w:rsidRPr="00890E52" w:rsidRDefault="00EA28A4"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B</w:t>
            </w:r>
            <w:r w:rsidR="00A07516" w:rsidRPr="00890E52">
              <w:rPr>
                <w:rFonts w:asciiTheme="minorHAnsi" w:hAnsiTheme="minorHAnsi"/>
                <w:sz w:val="22"/>
                <w:szCs w:val="22"/>
              </w:rPr>
              <w:t>rief statement (at least half page A4</w:t>
            </w:r>
            <w:r w:rsidRPr="00890E52">
              <w:rPr>
                <w:rFonts w:asciiTheme="minorHAnsi" w:hAnsiTheme="minorHAnsi"/>
                <w:sz w:val="22"/>
                <w:szCs w:val="22"/>
              </w:rPr>
              <w:t>) on</w:t>
            </w:r>
            <w:r w:rsidR="00A07516" w:rsidRPr="00890E52">
              <w:rPr>
                <w:rFonts w:asciiTheme="minorHAnsi" w:hAnsiTheme="minorHAnsi"/>
                <w:sz w:val="22"/>
                <w:szCs w:val="22"/>
              </w:rPr>
              <w:t xml:space="preserve"> </w:t>
            </w:r>
            <w:r w:rsidR="0082657B" w:rsidRPr="00890E52">
              <w:rPr>
                <w:rFonts w:asciiTheme="minorHAnsi" w:hAnsiTheme="minorHAnsi"/>
                <w:sz w:val="22"/>
                <w:szCs w:val="22"/>
              </w:rPr>
              <w:t>methodology</w:t>
            </w:r>
            <w:r w:rsidRPr="00890E52">
              <w:rPr>
                <w:rFonts w:asciiTheme="minorHAnsi" w:hAnsiTheme="minorHAnsi"/>
                <w:sz w:val="22"/>
                <w:szCs w:val="22"/>
              </w:rPr>
              <w:t xml:space="preserve"> and process related with workplan.</w:t>
            </w:r>
          </w:p>
        </w:tc>
        <w:tc>
          <w:tcPr>
            <w:tcW w:w="1360" w:type="dxa"/>
            <w:shd w:val="clear" w:color="auto" w:fill="FFFFFF" w:themeFill="background1"/>
            <w:vAlign w:val="center"/>
          </w:tcPr>
          <w:p w14:paraId="657554B4" w14:textId="0ECF8B84"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6CFA7675" w:rsidR="006E17EC" w:rsidRPr="00890E52" w:rsidRDefault="00EA28A4"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Production standards and Certificates.</w:t>
            </w:r>
          </w:p>
        </w:tc>
        <w:tc>
          <w:tcPr>
            <w:tcW w:w="5367" w:type="dxa"/>
            <w:shd w:val="clear" w:color="auto" w:fill="auto"/>
          </w:tcPr>
          <w:p w14:paraId="2881F8C5" w14:textId="59C3A3A1" w:rsidR="00E56234" w:rsidRPr="00890E52" w:rsidRDefault="00E56234" w:rsidP="00E56234">
            <w:pPr>
              <w:pStyle w:val="TableContents"/>
              <w:numPr>
                <w:ilvl w:val="0"/>
                <w:numId w:val="5"/>
              </w:numPr>
              <w:rPr>
                <w:rFonts w:asciiTheme="minorHAnsi" w:hAnsiTheme="minorHAnsi"/>
                <w:sz w:val="22"/>
                <w:szCs w:val="22"/>
              </w:rPr>
            </w:pPr>
            <w:r w:rsidRPr="00890E52">
              <w:rPr>
                <w:rFonts w:asciiTheme="minorHAnsi" w:hAnsiTheme="minorHAnsi"/>
                <w:sz w:val="22"/>
                <w:szCs w:val="22"/>
              </w:rPr>
              <w:t>C</w:t>
            </w:r>
            <w:r w:rsidR="00EA28A4" w:rsidRPr="00890E52">
              <w:rPr>
                <w:rFonts w:asciiTheme="minorHAnsi" w:hAnsiTheme="minorHAnsi"/>
                <w:sz w:val="22"/>
                <w:szCs w:val="22"/>
              </w:rPr>
              <w:t>ertif</w:t>
            </w:r>
            <w:r w:rsidRPr="00890E52">
              <w:rPr>
                <w:rFonts w:asciiTheme="minorHAnsi" w:hAnsiTheme="minorHAnsi"/>
                <w:sz w:val="22"/>
                <w:szCs w:val="22"/>
              </w:rPr>
              <w:t>ied</w:t>
            </w:r>
            <w:r w:rsidR="00EA28A4" w:rsidRPr="00890E52">
              <w:rPr>
                <w:rFonts w:asciiTheme="minorHAnsi" w:hAnsiTheme="minorHAnsi"/>
                <w:sz w:val="22"/>
                <w:szCs w:val="22"/>
              </w:rPr>
              <w:t xml:space="preserve"> </w:t>
            </w:r>
            <w:r w:rsidR="00D77F23" w:rsidRPr="00890E52">
              <w:rPr>
                <w:rFonts w:asciiTheme="minorHAnsi" w:hAnsiTheme="minorHAnsi"/>
                <w:sz w:val="22"/>
                <w:szCs w:val="22"/>
              </w:rPr>
              <w:t xml:space="preserve">valid </w:t>
            </w:r>
            <w:r w:rsidRPr="00890E52">
              <w:rPr>
                <w:rFonts w:asciiTheme="minorHAnsi" w:hAnsiTheme="minorHAnsi"/>
                <w:sz w:val="22"/>
                <w:szCs w:val="22"/>
              </w:rPr>
              <w:t xml:space="preserve">certificate - ISO, CE, MSAF, </w:t>
            </w:r>
            <w:r w:rsidR="000A525C" w:rsidRPr="00890E52">
              <w:rPr>
                <w:rFonts w:asciiTheme="minorHAnsi" w:hAnsiTheme="minorHAnsi"/>
                <w:sz w:val="22"/>
                <w:szCs w:val="22"/>
              </w:rPr>
              <w:t xml:space="preserve">AMSA, MSA(NZ), </w:t>
            </w:r>
            <w:r w:rsidRPr="00890E52">
              <w:rPr>
                <w:rFonts w:asciiTheme="minorHAnsi" w:hAnsiTheme="minorHAnsi"/>
                <w:sz w:val="22"/>
                <w:szCs w:val="22"/>
              </w:rPr>
              <w:t>RO (Recognize Organization)</w:t>
            </w:r>
          </w:p>
          <w:p w14:paraId="166551FA" w14:textId="2BB540A8" w:rsidR="000A525C" w:rsidRPr="00890E52" w:rsidRDefault="000A525C" w:rsidP="000A525C">
            <w:pPr>
              <w:pStyle w:val="TableContents"/>
              <w:ind w:left="360"/>
              <w:rPr>
                <w:rFonts w:asciiTheme="minorHAnsi" w:hAnsiTheme="minorHAnsi"/>
                <w:sz w:val="22"/>
                <w:szCs w:val="22"/>
              </w:rPr>
            </w:pPr>
            <w:r w:rsidRPr="00890E52">
              <w:rPr>
                <w:rFonts w:asciiTheme="minorHAnsi" w:hAnsiTheme="minorHAnsi"/>
                <w:sz w:val="22"/>
                <w:szCs w:val="22"/>
              </w:rPr>
              <w:t>(</w:t>
            </w:r>
            <w:r w:rsidRPr="00890E52">
              <w:rPr>
                <w:rFonts w:asciiTheme="minorHAnsi" w:hAnsiTheme="minorHAnsi"/>
                <w:sz w:val="21"/>
                <w:szCs w:val="21"/>
              </w:rPr>
              <w:t>Shortlisted supplier will be required to provide Evidence of boat SWAMP TEST:  In photos or video clip.)</w:t>
            </w:r>
          </w:p>
          <w:p w14:paraId="23A8F695" w14:textId="4806986B" w:rsidR="00EA28A4" w:rsidRPr="00890E52" w:rsidRDefault="00EA28A4" w:rsidP="000A525C">
            <w:pPr>
              <w:pStyle w:val="TableContents"/>
              <w:ind w:left="360"/>
              <w:rPr>
                <w:rFonts w:asciiTheme="minorHAnsi" w:hAnsiTheme="minorHAnsi"/>
                <w:sz w:val="22"/>
                <w:szCs w:val="22"/>
              </w:rPr>
            </w:pPr>
          </w:p>
        </w:tc>
        <w:tc>
          <w:tcPr>
            <w:tcW w:w="1360" w:type="dxa"/>
            <w:shd w:val="clear" w:color="auto" w:fill="auto"/>
            <w:vAlign w:val="center"/>
          </w:tcPr>
          <w:p w14:paraId="240875A4" w14:textId="50B8FA6D"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6E17EC" w:rsidRPr="00DF2302" w14:paraId="59453870" w14:textId="77777777" w:rsidTr="006E17EC">
        <w:trPr>
          <w:cantSplit/>
          <w:tblHeader/>
        </w:trPr>
        <w:tc>
          <w:tcPr>
            <w:tcW w:w="2430" w:type="dxa"/>
            <w:shd w:val="clear" w:color="auto" w:fill="auto"/>
            <w:vAlign w:val="center"/>
          </w:tcPr>
          <w:p w14:paraId="57F1472D" w14:textId="33833B22" w:rsidR="006E17EC" w:rsidRPr="00890E52" w:rsidRDefault="00EA28A4" w:rsidP="006E17EC">
            <w:pPr>
              <w:pStyle w:val="TableContents"/>
              <w:jc w:val="both"/>
              <w:rPr>
                <w:rFonts w:asciiTheme="minorHAnsi" w:hAnsiTheme="minorHAnsi"/>
                <w:sz w:val="22"/>
                <w:szCs w:val="22"/>
                <w:lang w:eastAsia="en-US"/>
              </w:rPr>
            </w:pPr>
            <w:r w:rsidRPr="00890E52">
              <w:rPr>
                <w:rFonts w:asciiTheme="minorHAnsi" w:hAnsiTheme="minorHAnsi"/>
                <w:sz w:val="22"/>
                <w:szCs w:val="22"/>
                <w:lang w:eastAsia="en-US"/>
              </w:rPr>
              <w:t>Specification of boat</w:t>
            </w:r>
          </w:p>
        </w:tc>
        <w:tc>
          <w:tcPr>
            <w:tcW w:w="5367" w:type="dxa"/>
            <w:shd w:val="clear" w:color="auto" w:fill="auto"/>
          </w:tcPr>
          <w:p w14:paraId="080CE0BC" w14:textId="6995C2AC" w:rsidR="006E17EC" w:rsidRPr="00890E52" w:rsidRDefault="00A46E10" w:rsidP="001D3BEC">
            <w:pPr>
              <w:numPr>
                <w:ilvl w:val="0"/>
                <w:numId w:val="6"/>
              </w:numPr>
              <w:adjustRightInd w:val="0"/>
              <w:rPr>
                <w:rFonts w:asciiTheme="minorHAnsi" w:eastAsiaTheme="minorEastAsia" w:hAnsiTheme="minorHAnsi"/>
                <w:sz w:val="22"/>
                <w:lang w:val="en-GB"/>
              </w:rPr>
            </w:pPr>
            <w:r>
              <w:rPr>
                <w:rFonts w:asciiTheme="minorHAnsi" w:hAnsiTheme="minorHAnsi"/>
                <w:sz w:val="22"/>
                <w:szCs w:val="22"/>
              </w:rPr>
              <w:t xml:space="preserve">Plan drawing </w:t>
            </w:r>
            <w:r w:rsidR="00EA28A4" w:rsidRPr="00890E52">
              <w:rPr>
                <w:rFonts w:asciiTheme="minorHAnsi" w:hAnsiTheme="minorHAnsi"/>
                <w:sz w:val="22"/>
                <w:szCs w:val="22"/>
              </w:rPr>
              <w:t xml:space="preserve">of boat </w:t>
            </w:r>
            <w:r>
              <w:rPr>
                <w:rFonts w:asciiTheme="minorHAnsi" w:hAnsiTheme="minorHAnsi"/>
                <w:sz w:val="22"/>
                <w:szCs w:val="22"/>
              </w:rPr>
              <w:t>(</w:t>
            </w:r>
            <w:r w:rsidR="00EA28A4" w:rsidRPr="00890E52">
              <w:rPr>
                <w:rFonts w:asciiTheme="minorHAnsi" w:hAnsiTheme="minorHAnsi"/>
                <w:sz w:val="22"/>
                <w:szCs w:val="22"/>
              </w:rPr>
              <w:t>dimensions</w:t>
            </w:r>
            <w:r>
              <w:rPr>
                <w:rFonts w:asciiTheme="minorHAnsi" w:hAnsiTheme="minorHAnsi"/>
                <w:sz w:val="22"/>
                <w:szCs w:val="22"/>
              </w:rPr>
              <w:t>)</w:t>
            </w:r>
            <w:r w:rsidR="00EA28A4" w:rsidRPr="00890E52">
              <w:rPr>
                <w:rFonts w:asciiTheme="minorHAnsi" w:hAnsiTheme="minorHAnsi"/>
                <w:sz w:val="22"/>
                <w:szCs w:val="22"/>
              </w:rPr>
              <w:t xml:space="preserve"> </w:t>
            </w:r>
          </w:p>
          <w:p w14:paraId="55A605A3" w14:textId="5D5DCFFA" w:rsidR="006454EA" w:rsidRPr="00A46E10" w:rsidRDefault="006454EA" w:rsidP="006454EA">
            <w:pPr>
              <w:numPr>
                <w:ilvl w:val="0"/>
                <w:numId w:val="6"/>
              </w:numPr>
              <w:adjustRightInd w:val="0"/>
              <w:rPr>
                <w:rFonts w:asciiTheme="minorHAnsi" w:eastAsiaTheme="minorEastAsia" w:hAnsiTheme="minorHAnsi"/>
                <w:sz w:val="22"/>
                <w:lang w:val="en-GB"/>
              </w:rPr>
            </w:pPr>
            <w:r w:rsidRPr="00890E52">
              <w:rPr>
                <w:rFonts w:asciiTheme="minorHAnsi" w:eastAsiaTheme="minorEastAsia" w:hAnsiTheme="minorHAnsi"/>
                <w:sz w:val="22"/>
              </w:rPr>
              <w:t>Statement confirming loading/carrying capacity – number of people, recommended OBM (30</w:t>
            </w:r>
            <w:r w:rsidR="000D629A">
              <w:rPr>
                <w:rFonts w:asciiTheme="minorHAnsi" w:eastAsiaTheme="minorEastAsia" w:hAnsiTheme="minorHAnsi"/>
                <w:sz w:val="22"/>
              </w:rPr>
              <w:t xml:space="preserve"> h</w:t>
            </w:r>
            <w:r w:rsidRPr="00890E52">
              <w:rPr>
                <w:rFonts w:asciiTheme="minorHAnsi" w:eastAsiaTheme="minorEastAsia" w:hAnsiTheme="minorHAnsi"/>
                <w:sz w:val="22"/>
              </w:rPr>
              <w:t>p)</w:t>
            </w:r>
          </w:p>
          <w:p w14:paraId="375ED5B7" w14:textId="5AEB22C1" w:rsidR="00A46E10" w:rsidRPr="00890E52" w:rsidRDefault="00A46E10" w:rsidP="006454EA">
            <w:pPr>
              <w:numPr>
                <w:ilvl w:val="0"/>
                <w:numId w:val="6"/>
              </w:numPr>
              <w:adjustRightInd w:val="0"/>
              <w:rPr>
                <w:rFonts w:asciiTheme="minorHAnsi" w:eastAsiaTheme="minorEastAsia" w:hAnsiTheme="minorHAnsi"/>
                <w:sz w:val="22"/>
                <w:lang w:val="en-GB"/>
              </w:rPr>
            </w:pPr>
            <w:r>
              <w:rPr>
                <w:rFonts w:asciiTheme="minorHAnsi" w:eastAsiaTheme="minorEastAsia" w:hAnsiTheme="minorHAnsi"/>
                <w:sz w:val="22"/>
              </w:rPr>
              <w:t xml:space="preserve">To comply with the specifications of </w:t>
            </w:r>
            <w:r w:rsidR="00F518B9">
              <w:rPr>
                <w:rFonts w:asciiTheme="minorHAnsi" w:eastAsiaTheme="minorEastAsia" w:hAnsiTheme="minorHAnsi"/>
                <w:sz w:val="22"/>
              </w:rPr>
              <w:t>Aluminium</w:t>
            </w:r>
            <w:r>
              <w:rPr>
                <w:rFonts w:asciiTheme="minorHAnsi" w:eastAsiaTheme="minorEastAsia" w:hAnsiTheme="minorHAnsi"/>
                <w:sz w:val="22"/>
              </w:rPr>
              <w:t xml:space="preserve"> boats (template 4) </w:t>
            </w:r>
          </w:p>
        </w:tc>
        <w:tc>
          <w:tcPr>
            <w:tcW w:w="1360" w:type="dxa"/>
            <w:shd w:val="clear" w:color="auto" w:fill="auto"/>
            <w:vAlign w:val="center"/>
          </w:tcPr>
          <w:p w14:paraId="4C399CE7" w14:textId="19049FEF"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20D4A" w14:textId="77777777" w:rsidR="00907595" w:rsidRDefault="00907595">
      <w:r>
        <w:separator/>
      </w:r>
    </w:p>
  </w:endnote>
  <w:endnote w:type="continuationSeparator" w:id="0">
    <w:p w14:paraId="2E82B08B" w14:textId="77777777" w:rsidR="00907595" w:rsidRDefault="0090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25D8745F" w:rsidR="00D15CF2" w:rsidRDefault="004878F3" w:rsidP="004878F3">
    <w:pPr>
      <w:pStyle w:val="Footer"/>
    </w:pPr>
    <w:r>
      <w:fldChar w:fldCharType="begin"/>
    </w:r>
    <w:r>
      <w:instrText xml:space="preserve"> DATE \@ "yyyy-MM-dd" </w:instrText>
    </w:r>
    <w:r>
      <w:fldChar w:fldCharType="separate"/>
    </w:r>
    <w:r w:rsidR="003D4F7B">
      <w:rPr>
        <w:noProof/>
      </w:rPr>
      <w:t>2023-09-08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4B774" w14:textId="77777777" w:rsidR="00907595" w:rsidRDefault="00907595">
      <w:r>
        <w:separator/>
      </w:r>
    </w:p>
  </w:footnote>
  <w:footnote w:type="continuationSeparator" w:id="0">
    <w:p w14:paraId="04EDC5C3" w14:textId="77777777" w:rsidR="00907595" w:rsidRDefault="0090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C6C9" w14:textId="7E65C985" w:rsidR="009E347A"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9E347A">
      <w:rPr>
        <w:rStyle w:val="Strong"/>
      </w:rPr>
      <w:t>21</w:t>
    </w:r>
    <w:r w:rsidRPr="00AD3DBB">
      <w:rPr>
        <w:rStyle w:val="Strong"/>
      </w:rPr>
      <w:t>-</w:t>
    </w:r>
    <w:r w:rsidR="009E347A">
      <w:rPr>
        <w:rStyle w:val="Strong"/>
      </w:rPr>
      <w:t>G00</w:t>
    </w:r>
    <w:r w:rsidR="003D4F7B">
      <w:rPr>
        <w:rStyle w:val="Strong"/>
      </w:rPr>
      <w:t>4</w:t>
    </w:r>
    <w:r w:rsidRPr="00AD3DBB">
      <w:rPr>
        <w:rStyle w:val="Strong"/>
      </w:rPr>
      <w:t>-</w:t>
    </w:r>
    <w:r w:rsidR="009E347A">
      <w:rPr>
        <w:rStyle w:val="Strong"/>
      </w:rPr>
      <w:t>23</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94461605">
    <w:abstractNumId w:val="2"/>
  </w:num>
  <w:num w:numId="2" w16cid:durableId="1703705438">
    <w:abstractNumId w:val="7"/>
  </w:num>
  <w:num w:numId="3" w16cid:durableId="1636330699">
    <w:abstractNumId w:val="6"/>
  </w:num>
  <w:num w:numId="4" w16cid:durableId="1001086584">
    <w:abstractNumId w:val="5"/>
  </w:num>
  <w:num w:numId="5" w16cid:durableId="1398552065">
    <w:abstractNumId w:val="0"/>
  </w:num>
  <w:num w:numId="6" w16cid:durableId="166216396">
    <w:abstractNumId w:val="4"/>
  </w:num>
  <w:num w:numId="7" w16cid:durableId="1858424924">
    <w:abstractNumId w:val="1"/>
  </w:num>
  <w:num w:numId="8" w16cid:durableId="134382150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0D1"/>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5C"/>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629A"/>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1F7"/>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40D7"/>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53F1"/>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4F7B"/>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115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0EB1"/>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49B8"/>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29E8"/>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4EA"/>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57B"/>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0E52"/>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59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535C"/>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347A"/>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516"/>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46E10"/>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1898"/>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3D0E"/>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4CD"/>
    <w:rsid w:val="00C9023A"/>
    <w:rsid w:val="00C904E8"/>
    <w:rsid w:val="00C911BE"/>
    <w:rsid w:val="00C9215E"/>
    <w:rsid w:val="00C92424"/>
    <w:rsid w:val="00C92A68"/>
    <w:rsid w:val="00C93AD5"/>
    <w:rsid w:val="00C953DE"/>
    <w:rsid w:val="00C96FA9"/>
    <w:rsid w:val="00CA031F"/>
    <w:rsid w:val="00CA14C7"/>
    <w:rsid w:val="00CA1526"/>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20"/>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77F23"/>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294D"/>
    <w:rsid w:val="00E56234"/>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8A4"/>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18B9"/>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1DFD"/>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TotalTime>
  <Pages>4</Pages>
  <Words>844</Words>
  <Characters>4811</Characters>
  <Application>Microsoft Office Word</Application>
  <DocSecurity>0</DocSecurity>
  <Lines>40</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5644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10</cp:revision>
  <cp:lastPrinted>2016-10-18T02:57:00Z</cp:lastPrinted>
  <dcterms:created xsi:type="dcterms:W3CDTF">2023-02-10T02:26:00Z</dcterms:created>
  <dcterms:modified xsi:type="dcterms:W3CDTF">2023-09-07T21:46:00Z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